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B2D" w:rsidRPr="002B4B2D" w:rsidRDefault="002B4B2D" w:rsidP="002B4B2D">
      <w:pPr>
        <w:jc w:val="center"/>
        <w:rPr>
          <w:rFonts w:ascii="Times New Roman" w:hAnsi="Times New Roman"/>
          <w:b/>
        </w:rPr>
      </w:pPr>
      <w:r w:rsidRPr="002B4B2D">
        <w:rPr>
          <w:rFonts w:ascii="Times New Roman" w:hAnsi="Times New Roman"/>
          <w:b/>
        </w:rPr>
        <w:t>BYLAWS OF</w:t>
      </w:r>
    </w:p>
    <w:p w:rsidR="002B4B2D" w:rsidRPr="002B4B2D" w:rsidRDefault="002B4B2D" w:rsidP="002B4B2D">
      <w:pPr>
        <w:jc w:val="center"/>
        <w:rPr>
          <w:rFonts w:ascii="Times New Roman" w:hAnsi="Times New Roman"/>
          <w:b/>
        </w:rPr>
      </w:pPr>
      <w:r w:rsidRPr="002B4B2D">
        <w:rPr>
          <w:rFonts w:ascii="Times New Roman" w:hAnsi="Times New Roman"/>
          <w:b/>
        </w:rPr>
        <w:t>DESCHUTES COUNTY PUBLIC SAFETY COORDINATING COUNCIL</w:t>
      </w:r>
    </w:p>
    <w:p w:rsidR="002B4B2D" w:rsidRPr="002B4B2D" w:rsidRDefault="002B4B2D" w:rsidP="002B4B2D">
      <w:pPr>
        <w:rPr>
          <w:rFonts w:ascii="Times New Roman" w:hAnsi="Times New Roman"/>
          <w:b/>
        </w:rPr>
      </w:pPr>
    </w:p>
    <w:p w:rsidR="002B4B2D" w:rsidRPr="002B4B2D" w:rsidRDefault="002B4B2D" w:rsidP="002B4B2D">
      <w:pPr>
        <w:rPr>
          <w:rFonts w:ascii="Times New Roman" w:hAnsi="Times New Roman"/>
          <w:b/>
        </w:rPr>
      </w:pPr>
      <w:r w:rsidRPr="002B4B2D">
        <w:rPr>
          <w:rFonts w:ascii="Times New Roman" w:hAnsi="Times New Roman"/>
          <w:b/>
        </w:rPr>
        <w:t>Article</w:t>
      </w:r>
      <w:r w:rsidR="00E95463">
        <w:rPr>
          <w:rFonts w:ascii="Times New Roman" w:hAnsi="Times New Roman"/>
          <w:b/>
        </w:rPr>
        <w:t xml:space="preserve"> </w:t>
      </w:r>
      <w:r w:rsidRPr="002B4B2D">
        <w:rPr>
          <w:rFonts w:ascii="Times New Roman" w:hAnsi="Times New Roman"/>
          <w:b/>
        </w:rPr>
        <w:t>I.</w:t>
      </w:r>
      <w:r w:rsidRPr="002B4B2D">
        <w:rPr>
          <w:rFonts w:ascii="Times New Roman" w:hAnsi="Times New Roman"/>
          <w:b/>
        </w:rPr>
        <w:tab/>
        <w:t>NAME and PRINCIPAL OFFICE</w:t>
      </w:r>
    </w:p>
    <w:p w:rsidR="002B4B2D" w:rsidRPr="002B4B2D" w:rsidRDefault="002B4B2D" w:rsidP="002B4B2D">
      <w:pPr>
        <w:rPr>
          <w:rFonts w:ascii="Times New Roman" w:hAnsi="Times New Roman"/>
        </w:rPr>
      </w:pPr>
    </w:p>
    <w:p w:rsidR="002B4B2D" w:rsidRPr="002B4B2D" w:rsidRDefault="002B4B2D" w:rsidP="002B4B2D">
      <w:pPr>
        <w:rPr>
          <w:rFonts w:ascii="Times New Roman" w:hAnsi="Times New Roman"/>
        </w:rPr>
      </w:pPr>
      <w:r w:rsidRPr="002B4B2D">
        <w:rPr>
          <w:rFonts w:ascii="Times New Roman" w:hAnsi="Times New Roman"/>
        </w:rPr>
        <w:t>The name of this group shall be the Deschutes County Public Safety Coordinating Council ("Council") and its principal office shall be Suite 200, Deschutes County Services Building, and 1300 Wall Street, Bend, Oregon 9770</w:t>
      </w:r>
      <w:r w:rsidR="004B51DB">
        <w:rPr>
          <w:rFonts w:ascii="Times New Roman" w:hAnsi="Times New Roman"/>
        </w:rPr>
        <w:t>3</w:t>
      </w:r>
      <w:r w:rsidRPr="002B4B2D">
        <w:rPr>
          <w:rFonts w:ascii="Times New Roman" w:hAnsi="Times New Roman"/>
        </w:rPr>
        <w:t>.</w:t>
      </w:r>
    </w:p>
    <w:p w:rsidR="002B4B2D" w:rsidRPr="002B4B2D" w:rsidRDefault="002B4B2D" w:rsidP="002B4B2D">
      <w:pPr>
        <w:rPr>
          <w:rFonts w:ascii="Times New Roman" w:hAnsi="Times New Roman"/>
        </w:rPr>
      </w:pPr>
    </w:p>
    <w:p w:rsidR="002B4B2D" w:rsidRPr="002B4B2D" w:rsidRDefault="002B4B2D" w:rsidP="002B4B2D">
      <w:pPr>
        <w:rPr>
          <w:rFonts w:ascii="Times New Roman" w:hAnsi="Times New Roman"/>
          <w:b/>
        </w:rPr>
      </w:pPr>
      <w:r w:rsidRPr="002B4B2D">
        <w:rPr>
          <w:rFonts w:ascii="Times New Roman" w:hAnsi="Times New Roman"/>
          <w:b/>
        </w:rPr>
        <w:t>Article</w:t>
      </w:r>
      <w:r w:rsidR="00E95463">
        <w:rPr>
          <w:rFonts w:ascii="Times New Roman" w:hAnsi="Times New Roman"/>
          <w:b/>
        </w:rPr>
        <w:t xml:space="preserve"> </w:t>
      </w:r>
      <w:r w:rsidRPr="002B4B2D">
        <w:rPr>
          <w:rFonts w:ascii="Times New Roman" w:hAnsi="Times New Roman"/>
          <w:b/>
        </w:rPr>
        <w:t>II.</w:t>
      </w:r>
      <w:r w:rsidRPr="002B4B2D">
        <w:rPr>
          <w:rFonts w:ascii="Times New Roman" w:hAnsi="Times New Roman"/>
          <w:b/>
        </w:rPr>
        <w:tab/>
        <w:t>PURPOSE</w:t>
      </w:r>
    </w:p>
    <w:p w:rsidR="002B4B2D" w:rsidRDefault="002B4B2D" w:rsidP="002B4B2D">
      <w:pPr>
        <w:rPr>
          <w:rFonts w:ascii="Times New Roman" w:hAnsi="Times New Roman"/>
        </w:rPr>
      </w:pPr>
    </w:p>
    <w:p w:rsidR="002B4B2D" w:rsidRDefault="002B4B2D" w:rsidP="002B4B2D">
      <w:pPr>
        <w:ind w:left="1440" w:hanging="1440"/>
        <w:rPr>
          <w:rFonts w:ascii="Times New Roman" w:hAnsi="Times New Roman"/>
        </w:rPr>
      </w:pPr>
      <w:r w:rsidRPr="002B4B2D">
        <w:rPr>
          <w:rFonts w:ascii="Times New Roman" w:hAnsi="Times New Roman"/>
        </w:rPr>
        <w:t>Section 2.01</w:t>
      </w:r>
      <w:r w:rsidRPr="002B4B2D">
        <w:rPr>
          <w:rFonts w:ascii="Times New Roman" w:hAnsi="Times New Roman"/>
        </w:rPr>
        <w:tab/>
        <w:t xml:space="preserve">The Council shall perform the duties prescribed in ORS 423.560 and ORS 426.565. </w:t>
      </w:r>
    </w:p>
    <w:p w:rsidR="002B4B2D" w:rsidRDefault="002B4B2D" w:rsidP="002B4B2D">
      <w:pPr>
        <w:rPr>
          <w:rFonts w:ascii="Times New Roman" w:hAnsi="Times New Roman"/>
        </w:rPr>
      </w:pPr>
    </w:p>
    <w:p w:rsidR="002B4B2D" w:rsidRPr="002B4B2D" w:rsidRDefault="002B4B2D" w:rsidP="002B4B2D">
      <w:pPr>
        <w:ind w:left="1440" w:hanging="1440"/>
        <w:rPr>
          <w:rFonts w:ascii="Times New Roman" w:hAnsi="Times New Roman"/>
        </w:rPr>
      </w:pPr>
      <w:r w:rsidRPr="002B4B2D">
        <w:rPr>
          <w:rFonts w:ascii="Times New Roman" w:hAnsi="Times New Roman"/>
        </w:rPr>
        <w:t>Section 2.02</w:t>
      </w:r>
      <w:r w:rsidRPr="002B4B2D">
        <w:rPr>
          <w:rFonts w:ascii="Times New Roman" w:hAnsi="Times New Roman"/>
        </w:rPr>
        <w:tab/>
        <w:t>The Council shall develop and recommend to the Deschutes County Board of County</w:t>
      </w:r>
      <w:r>
        <w:rPr>
          <w:rFonts w:ascii="Times New Roman" w:hAnsi="Times New Roman"/>
        </w:rPr>
        <w:t xml:space="preserve"> </w:t>
      </w:r>
      <w:r w:rsidRPr="002B4B2D">
        <w:rPr>
          <w:rFonts w:ascii="Times New Roman" w:hAnsi="Times New Roman"/>
        </w:rPr>
        <w:t xml:space="preserve">Commissioners a plan </w:t>
      </w:r>
      <w:r w:rsidR="008451E2">
        <w:rPr>
          <w:rFonts w:ascii="Times New Roman" w:hAnsi="Times New Roman"/>
        </w:rPr>
        <w:t xml:space="preserve">or plans </w:t>
      </w:r>
      <w:r w:rsidRPr="002B4B2D">
        <w:rPr>
          <w:rFonts w:ascii="Times New Roman" w:hAnsi="Times New Roman"/>
        </w:rPr>
        <w:t>for use of state resources to service the local offender population and the use of state and local resources to serve the needs of that part of the local offender population who are at least 15 years of age and less than 18 years of age.</w:t>
      </w:r>
    </w:p>
    <w:p w:rsidR="002B4B2D" w:rsidRPr="002B4B2D" w:rsidRDefault="002B4B2D" w:rsidP="002B4B2D">
      <w:pPr>
        <w:rPr>
          <w:rFonts w:ascii="Times New Roman" w:hAnsi="Times New Roman"/>
        </w:rPr>
      </w:pPr>
    </w:p>
    <w:p w:rsidR="002B4B2D" w:rsidRPr="002B4B2D" w:rsidRDefault="002B4B2D" w:rsidP="002B4B2D">
      <w:pPr>
        <w:ind w:left="1440" w:hanging="1440"/>
        <w:rPr>
          <w:rFonts w:ascii="Times New Roman" w:hAnsi="Times New Roman"/>
        </w:rPr>
      </w:pPr>
      <w:r w:rsidRPr="002B4B2D">
        <w:rPr>
          <w:rFonts w:ascii="Times New Roman" w:hAnsi="Times New Roman"/>
        </w:rPr>
        <w:t>Section 2.03</w:t>
      </w:r>
      <w:r w:rsidRPr="002B4B2D">
        <w:rPr>
          <w:rFonts w:ascii="Times New Roman" w:hAnsi="Times New Roman"/>
        </w:rPr>
        <w:tab/>
        <w:t>The Council shall develop and recommend to the Deschutes County Board of County Commissioners a plan for use of state resources to serve the local youth offender population.</w:t>
      </w:r>
    </w:p>
    <w:p w:rsidR="002B4B2D" w:rsidRPr="002B4B2D" w:rsidRDefault="002B4B2D" w:rsidP="002B4B2D">
      <w:pPr>
        <w:rPr>
          <w:rFonts w:ascii="Times New Roman" w:hAnsi="Times New Roman"/>
        </w:rPr>
      </w:pPr>
    </w:p>
    <w:p w:rsidR="002B4B2D" w:rsidRPr="002B4B2D" w:rsidRDefault="002B4B2D" w:rsidP="002B4B2D">
      <w:pPr>
        <w:ind w:left="1440" w:hanging="1440"/>
        <w:rPr>
          <w:rFonts w:ascii="Times New Roman" w:hAnsi="Times New Roman"/>
        </w:rPr>
      </w:pPr>
      <w:r w:rsidRPr="002B4B2D">
        <w:rPr>
          <w:rFonts w:ascii="Times New Roman" w:hAnsi="Times New Roman"/>
        </w:rPr>
        <w:t>Section 2.04</w:t>
      </w:r>
      <w:r w:rsidRPr="002B4B2D">
        <w:rPr>
          <w:rFonts w:ascii="Times New Roman" w:hAnsi="Times New Roman"/>
        </w:rPr>
        <w:tab/>
        <w:t>The Council shall coordinate local juvenile justice policy among affected juvenile justice entities.</w:t>
      </w:r>
    </w:p>
    <w:p w:rsidR="002B4B2D" w:rsidRPr="002B4B2D" w:rsidRDefault="002B4B2D" w:rsidP="002B4B2D">
      <w:pPr>
        <w:rPr>
          <w:rFonts w:ascii="Times New Roman" w:hAnsi="Times New Roman"/>
        </w:rPr>
      </w:pPr>
    </w:p>
    <w:p w:rsidR="002B4B2D" w:rsidRPr="002B4B2D" w:rsidRDefault="002B4B2D" w:rsidP="002B4B2D">
      <w:pPr>
        <w:ind w:left="1440" w:hanging="1440"/>
        <w:rPr>
          <w:rFonts w:ascii="Times New Roman" w:hAnsi="Times New Roman"/>
        </w:rPr>
      </w:pPr>
      <w:r w:rsidRPr="002B4B2D">
        <w:rPr>
          <w:rFonts w:ascii="Times New Roman" w:hAnsi="Times New Roman"/>
        </w:rPr>
        <w:t>Section 2.05</w:t>
      </w:r>
      <w:r w:rsidRPr="002B4B2D">
        <w:rPr>
          <w:rFonts w:ascii="Times New Roman" w:hAnsi="Times New Roman"/>
        </w:rPr>
        <w:tab/>
        <w:t>The Council shall develop and recommend to the Deschutes County Board of County Commissioners, a plan to prevent criminal involvement by youth</w:t>
      </w:r>
      <w:r w:rsidR="00E95463">
        <w:rPr>
          <w:rFonts w:ascii="Times New Roman" w:hAnsi="Times New Roman"/>
        </w:rPr>
        <w:t xml:space="preserve">. </w:t>
      </w:r>
    </w:p>
    <w:p w:rsidR="002B4B2D" w:rsidRPr="002B4B2D" w:rsidRDefault="002B4B2D" w:rsidP="002B4B2D">
      <w:pPr>
        <w:rPr>
          <w:rFonts w:ascii="Times New Roman" w:hAnsi="Times New Roman"/>
        </w:rPr>
      </w:pPr>
    </w:p>
    <w:p w:rsidR="002B4B2D" w:rsidRPr="002B4B2D" w:rsidRDefault="002B4B2D" w:rsidP="002B4B2D">
      <w:pPr>
        <w:ind w:left="1440" w:hanging="1440"/>
        <w:rPr>
          <w:rFonts w:ascii="Times New Roman" w:hAnsi="Times New Roman"/>
        </w:rPr>
      </w:pPr>
      <w:r w:rsidRPr="002B4B2D">
        <w:rPr>
          <w:rFonts w:ascii="Times New Roman" w:hAnsi="Times New Roman"/>
        </w:rPr>
        <w:t>Section 2.06</w:t>
      </w:r>
      <w:r w:rsidRPr="002B4B2D">
        <w:rPr>
          <w:rFonts w:ascii="Times New Roman" w:hAnsi="Times New Roman"/>
        </w:rPr>
        <w:tab/>
        <w:t>The Council shall coordinate a local criminal justice policy among affected criminal justice entities.</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2.07</w:t>
      </w:r>
      <w:r w:rsidRPr="002B4B2D">
        <w:rPr>
          <w:rFonts w:ascii="Times New Roman" w:hAnsi="Times New Roman"/>
        </w:rPr>
        <w:tab/>
        <w:t>The Council may make other recommendations to the Deschutes County Board of County Commissioners for the betterment of the Deschutes County criminal and juvenile justice systems.</w:t>
      </w:r>
    </w:p>
    <w:p w:rsidR="002B4B2D" w:rsidRPr="002B4B2D" w:rsidRDefault="002B4B2D" w:rsidP="002B4B2D">
      <w:pPr>
        <w:rPr>
          <w:rFonts w:ascii="Times New Roman" w:hAnsi="Times New Roman"/>
        </w:rPr>
      </w:pPr>
    </w:p>
    <w:p w:rsidR="002B4B2D" w:rsidRPr="00E95463" w:rsidRDefault="002B4B2D" w:rsidP="002B4B2D">
      <w:pPr>
        <w:rPr>
          <w:rFonts w:ascii="Times New Roman" w:hAnsi="Times New Roman"/>
          <w:b/>
        </w:rPr>
      </w:pPr>
      <w:r w:rsidRPr="00E95463">
        <w:rPr>
          <w:rFonts w:ascii="Times New Roman" w:hAnsi="Times New Roman"/>
          <w:b/>
        </w:rPr>
        <w:t>Article</w:t>
      </w:r>
      <w:r w:rsidR="00E95463" w:rsidRPr="00E95463">
        <w:rPr>
          <w:rFonts w:ascii="Times New Roman" w:hAnsi="Times New Roman"/>
          <w:b/>
        </w:rPr>
        <w:t xml:space="preserve"> III</w:t>
      </w:r>
      <w:r w:rsidRPr="00E95463">
        <w:rPr>
          <w:rFonts w:ascii="Times New Roman" w:hAnsi="Times New Roman"/>
          <w:b/>
        </w:rPr>
        <w:t>.</w:t>
      </w:r>
      <w:r w:rsidRPr="00E95463">
        <w:rPr>
          <w:rFonts w:ascii="Times New Roman" w:hAnsi="Times New Roman"/>
          <w:b/>
        </w:rPr>
        <w:tab/>
        <w:t>MEMBERS and TERMS of MEMBERSHIP</w:t>
      </w:r>
    </w:p>
    <w:p w:rsidR="00E95463" w:rsidRDefault="00E95463" w:rsidP="00E95463">
      <w:pPr>
        <w:ind w:left="1440" w:hanging="1440"/>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3.01</w:t>
      </w:r>
      <w:r w:rsidRPr="002B4B2D">
        <w:rPr>
          <w:rFonts w:ascii="Times New Roman" w:hAnsi="Times New Roman"/>
        </w:rPr>
        <w:tab/>
        <w:t>Council member ship will comply with ORS 423.560. Section 3.02</w:t>
      </w:r>
      <w:r w:rsidRPr="002B4B2D">
        <w:rPr>
          <w:rFonts w:ascii="Times New Roman" w:hAnsi="Times New Roman"/>
        </w:rPr>
        <w:tab/>
        <w:t>The members shall include:</w:t>
      </w:r>
    </w:p>
    <w:p w:rsidR="002B4B2D" w:rsidRPr="002B4B2D" w:rsidRDefault="002B4B2D" w:rsidP="00E95463">
      <w:pPr>
        <w:ind w:left="720" w:firstLine="720"/>
        <w:rPr>
          <w:rFonts w:ascii="Times New Roman" w:hAnsi="Times New Roman"/>
        </w:rPr>
      </w:pPr>
      <w:r w:rsidRPr="002B4B2D">
        <w:rPr>
          <w:rFonts w:ascii="Times New Roman" w:hAnsi="Times New Roman"/>
        </w:rPr>
        <w:t>1)</w:t>
      </w:r>
      <w:r w:rsidRPr="002B4B2D">
        <w:rPr>
          <w:rFonts w:ascii="Times New Roman" w:hAnsi="Times New Roman"/>
        </w:rPr>
        <w:tab/>
        <w:t>The City of Bend Chief of Police;</w:t>
      </w:r>
    </w:p>
    <w:p w:rsidR="002B4B2D" w:rsidRPr="002B4B2D" w:rsidRDefault="002B4B2D" w:rsidP="00E95463">
      <w:pPr>
        <w:ind w:left="720" w:firstLine="720"/>
        <w:rPr>
          <w:rFonts w:ascii="Times New Roman" w:hAnsi="Times New Roman"/>
        </w:rPr>
      </w:pPr>
      <w:r w:rsidRPr="002B4B2D">
        <w:rPr>
          <w:rFonts w:ascii="Times New Roman" w:hAnsi="Times New Roman"/>
        </w:rPr>
        <w:t>2)</w:t>
      </w:r>
      <w:r w:rsidRPr="002B4B2D">
        <w:rPr>
          <w:rFonts w:ascii="Times New Roman" w:hAnsi="Times New Roman"/>
        </w:rPr>
        <w:tab/>
        <w:t>The City of Redmond Chief of Police;</w:t>
      </w:r>
    </w:p>
    <w:p w:rsidR="002B4B2D" w:rsidRPr="002B4B2D" w:rsidRDefault="002B4B2D" w:rsidP="00E95463">
      <w:pPr>
        <w:ind w:left="720" w:firstLine="720"/>
        <w:rPr>
          <w:rFonts w:ascii="Times New Roman" w:hAnsi="Times New Roman"/>
        </w:rPr>
      </w:pPr>
      <w:r w:rsidRPr="002B4B2D">
        <w:rPr>
          <w:rFonts w:ascii="Times New Roman" w:hAnsi="Times New Roman"/>
        </w:rPr>
        <w:t>3)</w:t>
      </w:r>
      <w:r w:rsidRPr="002B4B2D">
        <w:rPr>
          <w:rFonts w:ascii="Times New Roman" w:hAnsi="Times New Roman"/>
        </w:rPr>
        <w:tab/>
        <w:t>The Deschutes County Sheriff;</w:t>
      </w:r>
    </w:p>
    <w:p w:rsidR="002B4B2D" w:rsidRPr="002B4B2D" w:rsidRDefault="002B4B2D" w:rsidP="00E95463">
      <w:pPr>
        <w:ind w:left="720" w:firstLine="720"/>
        <w:rPr>
          <w:rFonts w:ascii="Times New Roman" w:hAnsi="Times New Roman"/>
        </w:rPr>
      </w:pPr>
      <w:r w:rsidRPr="002B4B2D">
        <w:rPr>
          <w:rFonts w:ascii="Times New Roman" w:hAnsi="Times New Roman"/>
        </w:rPr>
        <w:t>4)</w:t>
      </w:r>
      <w:r w:rsidRPr="002B4B2D">
        <w:rPr>
          <w:rFonts w:ascii="Times New Roman" w:hAnsi="Times New Roman"/>
        </w:rPr>
        <w:tab/>
        <w:t>The Deschutes County District Attorney;</w:t>
      </w:r>
    </w:p>
    <w:p w:rsidR="002B4B2D" w:rsidRPr="002B4B2D" w:rsidRDefault="002B4B2D" w:rsidP="00E95463">
      <w:pPr>
        <w:ind w:left="2160" w:hanging="720"/>
        <w:rPr>
          <w:rFonts w:ascii="Times New Roman" w:hAnsi="Times New Roman"/>
        </w:rPr>
      </w:pPr>
      <w:r w:rsidRPr="002B4B2D">
        <w:rPr>
          <w:rFonts w:ascii="Times New Roman" w:hAnsi="Times New Roman"/>
        </w:rPr>
        <w:lastRenderedPageBreak/>
        <w:t>5)</w:t>
      </w:r>
      <w:r w:rsidRPr="002B4B2D">
        <w:rPr>
          <w:rFonts w:ascii="Times New Roman" w:hAnsi="Times New Roman"/>
        </w:rPr>
        <w:tab/>
        <w:t>The presiding judge of the 11th Judicial District or a state court judge selected by the presiding judge;</w:t>
      </w:r>
    </w:p>
    <w:p w:rsidR="002B4B2D" w:rsidRPr="002B4B2D" w:rsidRDefault="002B4B2D" w:rsidP="00E95463">
      <w:pPr>
        <w:ind w:left="2160" w:hanging="720"/>
        <w:rPr>
          <w:rFonts w:ascii="Times New Roman" w:hAnsi="Times New Roman"/>
        </w:rPr>
      </w:pPr>
      <w:r w:rsidRPr="002B4B2D">
        <w:rPr>
          <w:rFonts w:ascii="Times New Roman" w:hAnsi="Times New Roman"/>
        </w:rPr>
        <w:t>6)</w:t>
      </w:r>
      <w:r w:rsidRPr="002B4B2D">
        <w:rPr>
          <w:rFonts w:ascii="Times New Roman" w:hAnsi="Times New Roman"/>
        </w:rPr>
        <w:tab/>
        <w:t>A public defender or defense attorney appointed by the presiding judge of the 11th Judicial District</w:t>
      </w:r>
    </w:p>
    <w:p w:rsidR="002B4B2D" w:rsidRPr="002B4B2D" w:rsidRDefault="002B4B2D" w:rsidP="00E95463">
      <w:pPr>
        <w:ind w:left="1440"/>
        <w:rPr>
          <w:rFonts w:ascii="Times New Roman" w:hAnsi="Times New Roman"/>
        </w:rPr>
      </w:pPr>
      <w:r w:rsidRPr="002B4B2D">
        <w:rPr>
          <w:rFonts w:ascii="Times New Roman" w:hAnsi="Times New Roman"/>
        </w:rPr>
        <w:t>7)</w:t>
      </w:r>
      <w:r w:rsidRPr="002B4B2D">
        <w:rPr>
          <w:rFonts w:ascii="Times New Roman" w:hAnsi="Times New Roman"/>
        </w:rPr>
        <w:tab/>
        <w:t>The Court Administrator of the 11th Judicial District;</w:t>
      </w:r>
    </w:p>
    <w:p w:rsidR="002B4B2D" w:rsidRPr="002B4B2D" w:rsidRDefault="002B4B2D" w:rsidP="00E95463">
      <w:pPr>
        <w:ind w:left="1440"/>
        <w:rPr>
          <w:rFonts w:ascii="Times New Roman" w:hAnsi="Times New Roman"/>
        </w:rPr>
      </w:pPr>
      <w:r w:rsidRPr="002B4B2D">
        <w:rPr>
          <w:rFonts w:ascii="Times New Roman" w:hAnsi="Times New Roman"/>
        </w:rPr>
        <w:t>8)</w:t>
      </w:r>
      <w:r w:rsidRPr="002B4B2D">
        <w:rPr>
          <w:rFonts w:ascii="Times New Roman" w:hAnsi="Times New Roman"/>
        </w:rPr>
        <w:tab/>
        <w:t>The Deschutes County Community Corrections Director;</w:t>
      </w:r>
    </w:p>
    <w:p w:rsidR="002B4B2D" w:rsidRPr="002B4B2D" w:rsidRDefault="002B4B2D" w:rsidP="00E95463">
      <w:pPr>
        <w:ind w:left="1440"/>
        <w:rPr>
          <w:rFonts w:ascii="Times New Roman" w:hAnsi="Times New Roman"/>
        </w:rPr>
      </w:pPr>
      <w:r w:rsidRPr="002B4B2D">
        <w:rPr>
          <w:rFonts w:ascii="Times New Roman" w:hAnsi="Times New Roman"/>
        </w:rPr>
        <w:t>9)</w:t>
      </w:r>
      <w:r w:rsidRPr="002B4B2D">
        <w:rPr>
          <w:rFonts w:ascii="Times New Roman" w:hAnsi="Times New Roman"/>
        </w:rPr>
        <w:tab/>
        <w:t>The Deschutes County Juvenile Department Director;</w:t>
      </w:r>
    </w:p>
    <w:p w:rsidR="002B4B2D" w:rsidRPr="002B4B2D" w:rsidRDefault="002B4B2D" w:rsidP="00E95463">
      <w:pPr>
        <w:ind w:left="1440"/>
        <w:rPr>
          <w:rFonts w:ascii="Times New Roman" w:hAnsi="Times New Roman"/>
        </w:rPr>
      </w:pPr>
      <w:r w:rsidRPr="002B4B2D">
        <w:rPr>
          <w:rFonts w:ascii="Times New Roman" w:hAnsi="Times New Roman"/>
        </w:rPr>
        <w:t>10)</w:t>
      </w:r>
      <w:r w:rsidRPr="002B4B2D">
        <w:rPr>
          <w:rFonts w:ascii="Times New Roman" w:hAnsi="Times New Roman"/>
        </w:rPr>
        <w:tab/>
        <w:t>The Deschutes County Health Services Department Director;</w:t>
      </w:r>
    </w:p>
    <w:p w:rsidR="002B4B2D" w:rsidRPr="002B4B2D" w:rsidRDefault="002B4B2D" w:rsidP="00E95463">
      <w:pPr>
        <w:ind w:left="1440"/>
        <w:rPr>
          <w:rFonts w:ascii="Times New Roman" w:hAnsi="Times New Roman"/>
        </w:rPr>
      </w:pPr>
      <w:r w:rsidRPr="002B4B2D">
        <w:rPr>
          <w:rFonts w:ascii="Times New Roman" w:hAnsi="Times New Roman"/>
        </w:rPr>
        <w:t>11)</w:t>
      </w:r>
      <w:r w:rsidRPr="002B4B2D">
        <w:rPr>
          <w:rFonts w:ascii="Times New Roman" w:hAnsi="Times New Roman"/>
        </w:rPr>
        <w:tab/>
        <w:t>A Deschutes County Commissioner selected by the Commissioners;</w:t>
      </w:r>
    </w:p>
    <w:p w:rsidR="002B4B2D" w:rsidRPr="002B4B2D" w:rsidRDefault="002B4B2D" w:rsidP="00E95463">
      <w:pPr>
        <w:ind w:left="2160" w:hanging="720"/>
        <w:rPr>
          <w:rFonts w:ascii="Times New Roman" w:hAnsi="Times New Roman"/>
        </w:rPr>
      </w:pPr>
      <w:r w:rsidRPr="002B4B2D">
        <w:rPr>
          <w:rFonts w:ascii="Times New Roman" w:hAnsi="Times New Roman"/>
        </w:rPr>
        <w:t>12)</w:t>
      </w:r>
      <w:r w:rsidRPr="002B4B2D">
        <w:rPr>
          <w:rFonts w:ascii="Times New Roman" w:hAnsi="Times New Roman"/>
        </w:rPr>
        <w:tab/>
        <w:t>The Deschutes County Administrator or the Deschutes County Administrator's designee;</w:t>
      </w:r>
    </w:p>
    <w:p w:rsidR="002B4B2D" w:rsidRPr="002B4B2D" w:rsidRDefault="002B4B2D" w:rsidP="00E95463">
      <w:pPr>
        <w:ind w:left="1440"/>
        <w:rPr>
          <w:rFonts w:ascii="Times New Roman" w:hAnsi="Times New Roman"/>
        </w:rPr>
      </w:pPr>
      <w:r w:rsidRPr="002B4B2D">
        <w:rPr>
          <w:rFonts w:ascii="Times New Roman" w:hAnsi="Times New Roman"/>
        </w:rPr>
        <w:t>13)</w:t>
      </w:r>
      <w:r w:rsidRPr="002B4B2D">
        <w:rPr>
          <w:rFonts w:ascii="Times New Roman" w:hAnsi="Times New Roman"/>
        </w:rPr>
        <w:tab/>
        <w:t>The Director of Deschutes County 911;</w:t>
      </w:r>
    </w:p>
    <w:p w:rsidR="002B4B2D" w:rsidRPr="002B4B2D" w:rsidRDefault="002B4B2D" w:rsidP="00E95463">
      <w:pPr>
        <w:ind w:left="1440"/>
        <w:rPr>
          <w:rFonts w:ascii="Times New Roman" w:hAnsi="Times New Roman"/>
        </w:rPr>
      </w:pPr>
      <w:r w:rsidRPr="002B4B2D">
        <w:rPr>
          <w:rFonts w:ascii="Times New Roman" w:hAnsi="Times New Roman"/>
        </w:rPr>
        <w:t>1</w:t>
      </w:r>
      <w:r w:rsidR="0083343B">
        <w:rPr>
          <w:rFonts w:ascii="Times New Roman" w:hAnsi="Times New Roman"/>
        </w:rPr>
        <w:t>4</w:t>
      </w:r>
      <w:r w:rsidRPr="002B4B2D">
        <w:rPr>
          <w:rFonts w:ascii="Times New Roman" w:hAnsi="Times New Roman"/>
        </w:rPr>
        <w:t>)</w:t>
      </w:r>
      <w:r w:rsidRPr="002B4B2D">
        <w:rPr>
          <w:rFonts w:ascii="Times New Roman" w:hAnsi="Times New Roman"/>
        </w:rPr>
        <w:tab/>
        <w:t>A City Councilor or Mayor selected by the cities in Deschutes County;</w:t>
      </w:r>
    </w:p>
    <w:p w:rsidR="002B4B2D" w:rsidRPr="002B4B2D" w:rsidRDefault="002B4B2D" w:rsidP="00E95463">
      <w:pPr>
        <w:ind w:left="2160" w:hanging="720"/>
        <w:rPr>
          <w:rFonts w:ascii="Times New Roman" w:hAnsi="Times New Roman"/>
        </w:rPr>
      </w:pPr>
      <w:r w:rsidRPr="002B4B2D">
        <w:rPr>
          <w:rFonts w:ascii="Times New Roman" w:hAnsi="Times New Roman"/>
        </w:rPr>
        <w:t>1</w:t>
      </w:r>
      <w:r w:rsidR="0083343B">
        <w:rPr>
          <w:rFonts w:ascii="Times New Roman" w:hAnsi="Times New Roman"/>
        </w:rPr>
        <w:t>5</w:t>
      </w:r>
      <w:r w:rsidRPr="002B4B2D">
        <w:rPr>
          <w:rFonts w:ascii="Times New Roman" w:hAnsi="Times New Roman"/>
        </w:rPr>
        <w:t>)</w:t>
      </w:r>
      <w:r w:rsidRPr="002B4B2D">
        <w:rPr>
          <w:rFonts w:ascii="Times New Roman" w:hAnsi="Times New Roman"/>
        </w:rPr>
        <w:tab/>
        <w:t>A City Manager or other city representative selected by the cities in Deschutes County;</w:t>
      </w:r>
    </w:p>
    <w:p w:rsidR="002B4B2D" w:rsidRPr="002B4B2D" w:rsidRDefault="002B4B2D" w:rsidP="00E95463">
      <w:pPr>
        <w:ind w:left="2160" w:hanging="720"/>
        <w:rPr>
          <w:rFonts w:ascii="Times New Roman" w:hAnsi="Times New Roman"/>
        </w:rPr>
      </w:pPr>
      <w:r w:rsidRPr="002B4B2D">
        <w:rPr>
          <w:rFonts w:ascii="Times New Roman" w:hAnsi="Times New Roman"/>
        </w:rPr>
        <w:t>1</w:t>
      </w:r>
      <w:r w:rsidR="0083343B">
        <w:rPr>
          <w:rFonts w:ascii="Times New Roman" w:hAnsi="Times New Roman"/>
        </w:rPr>
        <w:t>6</w:t>
      </w:r>
      <w:r w:rsidRPr="002B4B2D">
        <w:rPr>
          <w:rFonts w:ascii="Times New Roman" w:hAnsi="Times New Roman"/>
        </w:rPr>
        <w:t>)</w:t>
      </w:r>
      <w:r w:rsidRPr="002B4B2D">
        <w:rPr>
          <w:rFonts w:ascii="Times New Roman" w:hAnsi="Times New Roman"/>
        </w:rPr>
        <w:tab/>
        <w:t>A non-voting Oregon Youth Authority representative selected by the Oregon Youth Authority Director;</w:t>
      </w:r>
    </w:p>
    <w:p w:rsidR="002B4B2D" w:rsidRPr="002B4B2D" w:rsidRDefault="002B4B2D" w:rsidP="00E95463">
      <w:pPr>
        <w:ind w:left="2160" w:hanging="720"/>
        <w:rPr>
          <w:rFonts w:ascii="Times New Roman" w:hAnsi="Times New Roman"/>
        </w:rPr>
      </w:pPr>
      <w:r w:rsidRPr="002B4B2D">
        <w:rPr>
          <w:rFonts w:ascii="Times New Roman" w:hAnsi="Times New Roman"/>
        </w:rPr>
        <w:t>1</w:t>
      </w:r>
      <w:r w:rsidR="0083343B">
        <w:rPr>
          <w:rFonts w:ascii="Times New Roman" w:hAnsi="Times New Roman"/>
        </w:rPr>
        <w:t>7</w:t>
      </w:r>
      <w:r w:rsidRPr="002B4B2D">
        <w:rPr>
          <w:rFonts w:ascii="Times New Roman" w:hAnsi="Times New Roman"/>
        </w:rPr>
        <w:t>)</w:t>
      </w:r>
      <w:r w:rsidRPr="002B4B2D">
        <w:rPr>
          <w:rFonts w:ascii="Times New Roman" w:hAnsi="Times New Roman"/>
        </w:rPr>
        <w:tab/>
        <w:t>A non-voting Oregon State Police representative, selected by the Superintendent of the State Police;</w:t>
      </w:r>
    </w:p>
    <w:p w:rsidR="002B4B2D" w:rsidRPr="002B4B2D" w:rsidRDefault="002B4B2D" w:rsidP="00E95463">
      <w:pPr>
        <w:ind w:left="2160" w:hanging="720"/>
        <w:rPr>
          <w:rFonts w:ascii="Times New Roman" w:hAnsi="Times New Roman"/>
        </w:rPr>
      </w:pPr>
      <w:r w:rsidRPr="002B4B2D">
        <w:rPr>
          <w:rFonts w:ascii="Times New Roman" w:hAnsi="Times New Roman"/>
        </w:rPr>
        <w:t>1</w:t>
      </w:r>
      <w:r w:rsidR="0083343B">
        <w:rPr>
          <w:rFonts w:ascii="Times New Roman" w:hAnsi="Times New Roman"/>
        </w:rPr>
        <w:t>8</w:t>
      </w:r>
      <w:r w:rsidRPr="002B4B2D">
        <w:rPr>
          <w:rFonts w:ascii="Times New Roman" w:hAnsi="Times New Roman"/>
        </w:rPr>
        <w:t>)</w:t>
      </w:r>
      <w:r w:rsidRPr="002B4B2D">
        <w:rPr>
          <w:rFonts w:ascii="Times New Roman" w:hAnsi="Times New Roman"/>
        </w:rPr>
        <w:tab/>
        <w:t>Three citizen member s appointed by the Deschutes County Board of County Commissioners one of which shall be a person involved in child abuse detection and intervention.</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3.03</w:t>
      </w:r>
      <w:r w:rsidRPr="002B4B2D">
        <w:rPr>
          <w:rFonts w:ascii="Times New Roman" w:hAnsi="Times New Roman"/>
        </w:rPr>
        <w:tab/>
        <w:t xml:space="preserve">At the discretion of the Deschutes County Community Justice Department </w:t>
      </w:r>
      <w:r w:rsidR="00812CF2" w:rsidRPr="002B4B2D">
        <w:rPr>
          <w:rFonts w:ascii="Times New Roman" w:hAnsi="Times New Roman"/>
        </w:rPr>
        <w:t>Director,</w:t>
      </w:r>
      <w:r w:rsidRPr="002B4B2D">
        <w:rPr>
          <w:rFonts w:ascii="Times New Roman" w:hAnsi="Times New Roman"/>
        </w:rPr>
        <w:t xml:space="preserve"> the Community Justice Department Director may serve in lieu of the Deschutes County Community Corrections and or the Juvenile Department Director.</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 xml:space="preserve">Section 3.04 </w:t>
      </w:r>
      <w:r w:rsidR="00E95463">
        <w:rPr>
          <w:rFonts w:ascii="Times New Roman" w:hAnsi="Times New Roman"/>
        </w:rPr>
        <w:tab/>
      </w:r>
      <w:r w:rsidRPr="002B4B2D">
        <w:rPr>
          <w:rFonts w:ascii="Times New Roman" w:hAnsi="Times New Roman"/>
        </w:rPr>
        <w:t xml:space="preserve">Members shall serve at the pleasure of the appointing authority or until the member no longer holds the public office described. Citizen members shall serve terms of </w:t>
      </w:r>
      <w:r w:rsidR="004B51DB">
        <w:rPr>
          <w:rFonts w:ascii="Times New Roman" w:hAnsi="Times New Roman"/>
        </w:rPr>
        <w:t>four</w:t>
      </w:r>
      <w:r w:rsidRPr="002B4B2D">
        <w:rPr>
          <w:rFonts w:ascii="Times New Roman" w:hAnsi="Times New Roman"/>
        </w:rPr>
        <w:t xml:space="preserve"> years. Citizen members may serve more than one term.</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3.05</w:t>
      </w:r>
      <w:r w:rsidRPr="002B4B2D">
        <w:rPr>
          <w:rFonts w:ascii="Times New Roman" w:hAnsi="Times New Roman"/>
        </w:rPr>
        <w:tab/>
        <w:t xml:space="preserve">The Deschutes County Board of County Commissioners may appoint additional citizen members for terms of "up to" </w:t>
      </w:r>
      <w:r w:rsidR="000F2FFC">
        <w:rPr>
          <w:rFonts w:ascii="Times New Roman" w:hAnsi="Times New Roman"/>
        </w:rPr>
        <w:t xml:space="preserve">four </w:t>
      </w:r>
      <w:r w:rsidRPr="002B4B2D">
        <w:rPr>
          <w:rFonts w:ascii="Times New Roman" w:hAnsi="Times New Roman"/>
        </w:rPr>
        <w:t>years.</w:t>
      </w:r>
    </w:p>
    <w:p w:rsidR="002B4B2D" w:rsidRPr="002B4B2D" w:rsidRDefault="002B4B2D" w:rsidP="002B4B2D">
      <w:pPr>
        <w:rPr>
          <w:rFonts w:ascii="Times New Roman" w:hAnsi="Times New Roman"/>
        </w:rPr>
      </w:pPr>
    </w:p>
    <w:p w:rsidR="002B4B2D" w:rsidRPr="00E95463" w:rsidRDefault="002B4B2D" w:rsidP="002B4B2D">
      <w:pPr>
        <w:rPr>
          <w:rFonts w:ascii="Times New Roman" w:hAnsi="Times New Roman"/>
          <w:b/>
        </w:rPr>
      </w:pPr>
      <w:r w:rsidRPr="00E95463">
        <w:rPr>
          <w:rFonts w:ascii="Times New Roman" w:hAnsi="Times New Roman"/>
          <w:b/>
        </w:rPr>
        <w:t>Article IV.</w:t>
      </w:r>
      <w:r w:rsidRPr="00E95463">
        <w:rPr>
          <w:rFonts w:ascii="Times New Roman" w:hAnsi="Times New Roman"/>
          <w:b/>
        </w:rPr>
        <w:tab/>
        <w:t>OFFICERS and DUTIES</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4.01</w:t>
      </w:r>
      <w:r w:rsidRPr="002B4B2D">
        <w:rPr>
          <w:rFonts w:ascii="Times New Roman" w:hAnsi="Times New Roman"/>
        </w:rPr>
        <w:tab/>
        <w:t>The officers shall be a Chair and a Vice-Chair. Officers shall be elected by a majority of members of the Council and shall hold office for terms of three years.</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4.02</w:t>
      </w:r>
      <w:r w:rsidRPr="002B4B2D">
        <w:rPr>
          <w:rFonts w:ascii="Times New Roman" w:hAnsi="Times New Roman"/>
        </w:rPr>
        <w:tab/>
        <w:t>The Chair shall preside at meetings, form subcommittees, including the subcommittee required by ORS 423.565(4), and form task forces. The Chair shall, appoint subcommittee and task force members. The Chair shall perform all other duties</w:t>
      </w:r>
      <w:r w:rsidR="00E95463">
        <w:rPr>
          <w:rFonts w:ascii="Times New Roman" w:hAnsi="Times New Roman"/>
        </w:rPr>
        <w:t xml:space="preserve"> </w:t>
      </w:r>
      <w:r w:rsidRPr="002B4B2D">
        <w:rPr>
          <w:rFonts w:ascii="Times New Roman" w:hAnsi="Times New Roman"/>
        </w:rPr>
        <w:t xml:space="preserve">necessary or incidental to the office. The Vice-Chair shall carry out the responsibilities of the Chair in the absence of the Chair. The Vice-Chair shall fill </w:t>
      </w:r>
      <w:r w:rsidRPr="002B4B2D">
        <w:rPr>
          <w:rFonts w:ascii="Times New Roman" w:hAnsi="Times New Roman"/>
        </w:rPr>
        <w:lastRenderedPageBreak/>
        <w:t>out the term of the Chair if the office becomes vacant. The Chair shall appoint a Vice-Chair to complete the term of Vice-Chair if the office becomes vacant.</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4.03</w:t>
      </w:r>
      <w:r w:rsidRPr="002B4B2D">
        <w:rPr>
          <w:rFonts w:ascii="Times New Roman" w:hAnsi="Times New Roman"/>
        </w:rPr>
        <w:tab/>
        <w:t>The Chair shall notify the relevant appointing authority in writing if at any time a member appears unable to serve, a position appears vacant, or upon the expiration of the term of any citizen member if the Chair has not received notice of reappointment.</w:t>
      </w:r>
    </w:p>
    <w:p w:rsidR="002B4B2D" w:rsidRPr="002B4B2D" w:rsidRDefault="002B4B2D" w:rsidP="002B4B2D">
      <w:pPr>
        <w:rPr>
          <w:rFonts w:ascii="Times New Roman" w:hAnsi="Times New Roman"/>
        </w:rPr>
      </w:pPr>
    </w:p>
    <w:p w:rsidR="002B4B2D" w:rsidRPr="00E95463" w:rsidRDefault="002B4B2D" w:rsidP="002B4B2D">
      <w:pPr>
        <w:rPr>
          <w:rFonts w:ascii="Times New Roman" w:hAnsi="Times New Roman"/>
          <w:b/>
        </w:rPr>
      </w:pPr>
      <w:r w:rsidRPr="00E95463">
        <w:rPr>
          <w:rFonts w:ascii="Times New Roman" w:hAnsi="Times New Roman"/>
          <w:b/>
        </w:rPr>
        <w:t>Article V.</w:t>
      </w:r>
      <w:r w:rsidRPr="00E95463">
        <w:rPr>
          <w:rFonts w:ascii="Times New Roman" w:hAnsi="Times New Roman"/>
          <w:b/>
        </w:rPr>
        <w:tab/>
        <w:t>MEETINGS, VOTING and RECORDING</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5.01</w:t>
      </w:r>
      <w:r w:rsidRPr="002B4B2D">
        <w:rPr>
          <w:rFonts w:ascii="Times New Roman" w:hAnsi="Times New Roman"/>
        </w:rPr>
        <w:tab/>
        <w:t>The Council shall meet no less than once per quarter. Special meetings may be called by the Chair or by 2/3 of the Council members. All proceedings of the Council shall be open to the public in accordance with and subject to the provisions of ORS 192.610 to 192.690.</w:t>
      </w:r>
    </w:p>
    <w:p w:rsidR="002B4B2D" w:rsidRPr="002B4B2D" w:rsidRDefault="002B4B2D" w:rsidP="002B4B2D">
      <w:pPr>
        <w:rPr>
          <w:rFonts w:ascii="Times New Roman" w:hAnsi="Times New Roman"/>
        </w:rPr>
      </w:pPr>
    </w:p>
    <w:p w:rsidR="00E22AD3" w:rsidRDefault="002B4B2D" w:rsidP="00E22AD3">
      <w:pPr>
        <w:ind w:left="1440" w:hanging="1440"/>
        <w:rPr>
          <w:ins w:id="0" w:author="Deevy Holcomb" w:date="2021-08-05T14:56:00Z"/>
          <w:rFonts w:ascii="Times New Roman" w:hAnsi="Times New Roman"/>
        </w:rPr>
      </w:pPr>
      <w:r w:rsidRPr="002B4B2D">
        <w:rPr>
          <w:rFonts w:ascii="Times New Roman" w:hAnsi="Times New Roman"/>
        </w:rPr>
        <w:t>Section 5.02</w:t>
      </w:r>
      <w:r w:rsidRPr="002B4B2D">
        <w:rPr>
          <w:rFonts w:ascii="Times New Roman" w:hAnsi="Times New Roman"/>
        </w:rPr>
        <w:tab/>
        <w:t xml:space="preserve">All votes of Council members and minutes of the meetings shall be recorded and shall become matters of public record. A quorum for the transaction of official business shall consist of a majority of the current voting members of the Council. </w:t>
      </w:r>
    </w:p>
    <w:p w:rsidR="00E22AD3" w:rsidRPr="002B4B2D" w:rsidRDefault="00E22AD3" w:rsidP="00E22AD3">
      <w:pPr>
        <w:ind w:left="1440" w:hanging="1440"/>
        <w:rPr>
          <w:ins w:id="1" w:author="Deevy Holcomb" w:date="2021-08-05T14:56:00Z"/>
          <w:rFonts w:ascii="Times New Roman" w:hAnsi="Times New Roman"/>
        </w:rPr>
      </w:pPr>
      <w:ins w:id="2" w:author="Deevy Holcomb" w:date="2021-08-05T14:56:00Z">
        <w:r>
          <w:rPr>
            <w:rFonts w:ascii="Times New Roman" w:hAnsi="Times New Roman"/>
          </w:rPr>
          <w:t xml:space="preserve">Members of the Council shall endeavor to be physically present at all meetings to </w:t>
        </w:r>
        <w:proofErr w:type="gramStart"/>
        <w:r>
          <w:rPr>
            <w:rFonts w:ascii="Times New Roman" w:hAnsi="Times New Roman"/>
          </w:rPr>
          <w:t>be counted</w:t>
        </w:r>
        <w:proofErr w:type="gramEnd"/>
        <w:r>
          <w:rPr>
            <w:rFonts w:ascii="Times New Roman" w:hAnsi="Times New Roman"/>
          </w:rPr>
          <w:t xml:space="preserve"> as part of quorum.  However, when attendance in person is unavoidable after exercising due diligence to arrange for physical presence at the meeting and the Chair allows </w:t>
        </w:r>
        <w:proofErr w:type="gramStart"/>
        <w:r>
          <w:rPr>
            <w:rFonts w:ascii="Times New Roman" w:hAnsi="Times New Roman"/>
          </w:rPr>
          <w:t>it,</w:t>
        </w:r>
        <w:proofErr w:type="gramEnd"/>
        <w:r>
          <w:rPr>
            <w:rFonts w:ascii="Times New Roman" w:hAnsi="Times New Roman"/>
          </w:rPr>
          <w:t xml:space="preserve"> a member/s may participate and be counted as part of the quorum through video conference </w:t>
        </w:r>
      </w:ins>
      <w:ins w:id="3" w:author="Deevy Holcomb" w:date="2021-08-13T10:32:00Z">
        <w:r w:rsidR="00713643">
          <w:rPr>
            <w:rFonts w:ascii="Times New Roman" w:hAnsi="Times New Roman"/>
          </w:rPr>
          <w:t xml:space="preserve">or telephone </w:t>
        </w:r>
      </w:ins>
      <w:ins w:id="4" w:author="Deevy Holcomb" w:date="2021-08-05T14:56:00Z">
        <w:r>
          <w:rPr>
            <w:rFonts w:ascii="Times New Roman" w:hAnsi="Times New Roman"/>
          </w:rPr>
          <w:t>if available.  Further, if the Chair determines a reason/s in the best interest of the public or the membership to conduct the entire meeting via video conference</w:t>
        </w:r>
      </w:ins>
      <w:ins w:id="5" w:author="Deevy Holcomb" w:date="2021-08-13T10:32:00Z">
        <w:r w:rsidR="00713643">
          <w:rPr>
            <w:rFonts w:ascii="Times New Roman" w:hAnsi="Times New Roman"/>
          </w:rPr>
          <w:t xml:space="preserve"> or telephone</w:t>
        </w:r>
      </w:ins>
      <w:ins w:id="6" w:author="Deevy Holcomb" w:date="2021-08-05T14:56:00Z">
        <w:r>
          <w:rPr>
            <w:rFonts w:ascii="Times New Roman" w:hAnsi="Times New Roman"/>
          </w:rPr>
          <w:t xml:space="preserve">, members may participate and </w:t>
        </w:r>
        <w:proofErr w:type="gramStart"/>
        <w:r>
          <w:rPr>
            <w:rFonts w:ascii="Times New Roman" w:hAnsi="Times New Roman"/>
          </w:rPr>
          <w:t>be counted</w:t>
        </w:r>
        <w:proofErr w:type="gramEnd"/>
        <w:r>
          <w:rPr>
            <w:rFonts w:ascii="Times New Roman" w:hAnsi="Times New Roman"/>
          </w:rPr>
          <w:t xml:space="preserve"> as part of the quorum via video conference</w:t>
        </w:r>
      </w:ins>
      <w:ins w:id="7" w:author="Deevy Holcomb" w:date="2021-08-13T10:33:00Z">
        <w:r w:rsidR="00713643">
          <w:rPr>
            <w:rFonts w:ascii="Times New Roman" w:hAnsi="Times New Roman"/>
          </w:rPr>
          <w:t xml:space="preserve"> or telephone</w:t>
        </w:r>
      </w:ins>
      <w:ins w:id="8" w:author="Deevy Holcomb" w:date="2021-08-05T14:56:00Z">
        <w:r>
          <w:rPr>
            <w:rFonts w:ascii="Times New Roman" w:hAnsi="Times New Roman"/>
          </w:rPr>
          <w:t xml:space="preserve">. </w:t>
        </w:r>
      </w:ins>
    </w:p>
    <w:p w:rsidR="002B4B2D" w:rsidRPr="002B4B2D" w:rsidRDefault="002B4B2D" w:rsidP="00E95463">
      <w:pPr>
        <w:ind w:left="1440" w:hanging="1440"/>
        <w:rPr>
          <w:rFonts w:ascii="Times New Roman" w:hAnsi="Times New Roman"/>
        </w:rPr>
      </w:pPr>
      <w:del w:id="9" w:author="Deevy Holcomb" w:date="2021-08-05T14:56:00Z">
        <w:r w:rsidRPr="002B4B2D" w:rsidDel="00E22AD3">
          <w:rPr>
            <w:rFonts w:ascii="Times New Roman" w:hAnsi="Times New Roman"/>
          </w:rPr>
          <w:delText>A member must be physically present at the meeting to be counted as part of the quorum.</w:delText>
        </w:r>
      </w:del>
    </w:p>
    <w:p w:rsidR="002B4B2D" w:rsidRPr="002B4B2D" w:rsidRDefault="002B4B2D" w:rsidP="002B4B2D">
      <w:pPr>
        <w:rPr>
          <w:rFonts w:ascii="Times New Roman" w:hAnsi="Times New Roman"/>
        </w:rPr>
      </w:pPr>
    </w:p>
    <w:p w:rsidR="002B4B2D" w:rsidRPr="0083343B" w:rsidRDefault="002B4B2D" w:rsidP="002B4B2D">
      <w:pPr>
        <w:rPr>
          <w:rFonts w:ascii="Times New Roman" w:hAnsi="Times New Roman"/>
          <w:b/>
        </w:rPr>
      </w:pPr>
      <w:r w:rsidRPr="0083343B">
        <w:rPr>
          <w:rFonts w:ascii="Times New Roman" w:hAnsi="Times New Roman"/>
          <w:b/>
        </w:rPr>
        <w:t>Article VI.</w:t>
      </w:r>
      <w:r w:rsidRPr="0083343B">
        <w:rPr>
          <w:rFonts w:ascii="Times New Roman" w:hAnsi="Times New Roman"/>
          <w:b/>
        </w:rPr>
        <w:tab/>
        <w:t>BYLAWS</w:t>
      </w:r>
    </w:p>
    <w:p w:rsidR="002B4B2D" w:rsidRPr="002B4B2D" w:rsidRDefault="002B4B2D" w:rsidP="002B4B2D">
      <w:pPr>
        <w:rPr>
          <w:rFonts w:ascii="Times New Roman" w:hAnsi="Times New Roman"/>
        </w:rPr>
      </w:pPr>
    </w:p>
    <w:p w:rsidR="002B4B2D" w:rsidRPr="002B4B2D" w:rsidRDefault="002B4B2D" w:rsidP="00E95463">
      <w:pPr>
        <w:ind w:left="1440" w:hanging="1440"/>
        <w:rPr>
          <w:rFonts w:ascii="Times New Roman" w:hAnsi="Times New Roman"/>
        </w:rPr>
      </w:pPr>
      <w:r w:rsidRPr="002B4B2D">
        <w:rPr>
          <w:rFonts w:ascii="Times New Roman" w:hAnsi="Times New Roman"/>
        </w:rPr>
        <w:t>Section 6.01</w:t>
      </w:r>
      <w:r w:rsidRPr="002B4B2D">
        <w:rPr>
          <w:rFonts w:ascii="Times New Roman" w:hAnsi="Times New Roman"/>
        </w:rPr>
        <w:tab/>
        <w:t>Except for section 3.03 and any other provision relating to Council membership, the Council may amend these bylaws.</w:t>
      </w:r>
    </w:p>
    <w:p w:rsidR="002B4B2D" w:rsidRPr="002B4B2D" w:rsidRDefault="002B4B2D" w:rsidP="002B4B2D">
      <w:pPr>
        <w:rPr>
          <w:rFonts w:ascii="Times New Roman" w:hAnsi="Times New Roman"/>
        </w:rPr>
      </w:pPr>
    </w:p>
    <w:p w:rsidR="00F02482" w:rsidRPr="002B4B2D" w:rsidRDefault="002B4B2D" w:rsidP="00E95463">
      <w:pPr>
        <w:ind w:left="1440" w:hanging="1440"/>
        <w:rPr>
          <w:rFonts w:ascii="Times New Roman" w:hAnsi="Times New Roman"/>
        </w:rPr>
      </w:pPr>
      <w:r w:rsidRPr="002B4B2D">
        <w:rPr>
          <w:rFonts w:ascii="Times New Roman" w:hAnsi="Times New Roman"/>
        </w:rPr>
        <w:t>Section 6.02</w:t>
      </w:r>
      <w:r w:rsidRPr="002B4B2D">
        <w:rPr>
          <w:rFonts w:ascii="Times New Roman" w:hAnsi="Times New Roman"/>
        </w:rPr>
        <w:tab/>
        <w:t xml:space="preserve">A copy of all proposed amendments to these bylaws shall be mailed to each member of the Council at least ten days prior to the date at which action is to be taken on the amendment. An affirmative vote by a majority of the Council </w:t>
      </w:r>
      <w:bookmarkStart w:id="10" w:name="_GoBack"/>
      <w:bookmarkEnd w:id="10"/>
      <w:r w:rsidRPr="002B4B2D">
        <w:rPr>
          <w:rFonts w:ascii="Times New Roman" w:hAnsi="Times New Roman"/>
        </w:rPr>
        <w:t>members shall be necessary to amend these bylaws.</w:t>
      </w:r>
    </w:p>
    <w:sectPr w:rsidR="00F02482" w:rsidRPr="002B4B2D" w:rsidSect="00A963D9">
      <w:footerReference w:type="even"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463" w:rsidRDefault="00E95463" w:rsidP="00E95463">
      <w:r>
        <w:separator/>
      </w:r>
    </w:p>
  </w:endnote>
  <w:endnote w:type="continuationSeparator" w:id="0">
    <w:p w:rsidR="00E95463" w:rsidRDefault="00E95463" w:rsidP="00E9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F2" w:rsidRPr="00A963D9" w:rsidRDefault="00812CF2">
    <w:pPr>
      <w:pStyle w:val="Footer"/>
      <w:rPr>
        <w:rFonts w:ascii="Times New Roman" w:hAnsi="Times New Roman"/>
        <w:sz w:val="20"/>
        <w:szCs w:val="20"/>
      </w:rPr>
    </w:pPr>
    <w:r w:rsidRPr="00A963D9">
      <w:rPr>
        <w:rFonts w:ascii="Times New Roman" w:hAnsi="Times New Roman"/>
        <w:sz w:val="20"/>
        <w:szCs w:val="20"/>
      </w:rPr>
      <w:t>Resolution No. 2017 - 004</w:t>
    </w:r>
    <w:r w:rsidRPr="00A963D9">
      <w:rPr>
        <w:rFonts w:ascii="Times New Roman" w:hAnsi="Times New Roman"/>
        <w:sz w:val="20"/>
        <w:szCs w:val="20"/>
      </w:rPr>
      <w:tab/>
      <w:t>January 25, 2017</w:t>
    </w:r>
    <w:r w:rsidRPr="00A963D9">
      <w:rPr>
        <w:rFonts w:ascii="Times New Roman" w:hAnsi="Times New Roman"/>
        <w:sz w:val="20"/>
        <w:szCs w:val="20"/>
      </w:rPr>
      <w:tab/>
      <w:t>Page 2 of 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463" w:rsidRPr="00A963D9" w:rsidRDefault="00812CF2">
    <w:pPr>
      <w:pStyle w:val="Footer"/>
      <w:rPr>
        <w:rFonts w:ascii="Times New Roman" w:hAnsi="Times New Roman"/>
        <w:sz w:val="20"/>
        <w:szCs w:val="20"/>
      </w:rPr>
    </w:pPr>
    <w:r w:rsidRPr="00A963D9">
      <w:rPr>
        <w:rFonts w:ascii="Times New Roman" w:hAnsi="Times New Roman"/>
        <w:sz w:val="20"/>
        <w:szCs w:val="20"/>
      </w:rPr>
      <w:t>Resolution No. 2017 - 004</w:t>
    </w:r>
    <w:r w:rsidRPr="00A963D9">
      <w:rPr>
        <w:rFonts w:ascii="Times New Roman" w:hAnsi="Times New Roman"/>
        <w:sz w:val="20"/>
        <w:szCs w:val="20"/>
      </w:rPr>
      <w:ptab w:relativeTo="margin" w:alignment="center" w:leader="none"/>
    </w:r>
    <w:r w:rsidRPr="00A963D9">
      <w:rPr>
        <w:rFonts w:ascii="Times New Roman" w:hAnsi="Times New Roman"/>
        <w:sz w:val="20"/>
        <w:szCs w:val="20"/>
      </w:rPr>
      <w:t>January 25, 2017</w:t>
    </w:r>
    <w:r w:rsidRPr="00A963D9">
      <w:rPr>
        <w:rFonts w:ascii="Times New Roman" w:hAnsi="Times New Roman"/>
        <w:sz w:val="20"/>
        <w:szCs w:val="20"/>
      </w:rPr>
      <w:ptab w:relativeTo="margin" w:alignment="right" w:leader="none"/>
    </w:r>
    <w:r w:rsidRPr="00A963D9">
      <w:rPr>
        <w:rFonts w:ascii="Times New Roman" w:hAnsi="Times New Roman"/>
        <w:sz w:val="20"/>
        <w:szCs w:val="20"/>
      </w:rPr>
      <w:t>Page 3 of 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F2" w:rsidRPr="00A963D9" w:rsidRDefault="00812CF2">
    <w:pPr>
      <w:pStyle w:val="Footer"/>
      <w:rPr>
        <w:rFonts w:ascii="Times New Roman" w:hAnsi="Times New Roman"/>
        <w:sz w:val="20"/>
        <w:szCs w:val="20"/>
      </w:rPr>
    </w:pPr>
    <w:r w:rsidRPr="00A963D9">
      <w:rPr>
        <w:rFonts w:ascii="Times New Roman" w:hAnsi="Times New Roman"/>
        <w:sz w:val="20"/>
        <w:szCs w:val="20"/>
      </w:rPr>
      <w:t>Resolution No. 2017 - 004</w:t>
    </w:r>
    <w:r w:rsidRPr="00A963D9">
      <w:rPr>
        <w:rFonts w:ascii="Times New Roman" w:hAnsi="Times New Roman"/>
        <w:sz w:val="20"/>
        <w:szCs w:val="20"/>
      </w:rPr>
      <w:tab/>
      <w:t>January 25, 2017</w:t>
    </w:r>
    <w:r w:rsidRPr="00A963D9">
      <w:rPr>
        <w:rFonts w:ascii="Times New Roman" w:hAnsi="Times New Roman"/>
        <w:sz w:val="20"/>
        <w:szCs w:val="20"/>
      </w:rPr>
      <w:tab/>
      <w:t>Page 1 of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463" w:rsidRDefault="00E95463" w:rsidP="00E95463">
      <w:r>
        <w:separator/>
      </w:r>
    </w:p>
  </w:footnote>
  <w:footnote w:type="continuationSeparator" w:id="0">
    <w:p w:rsidR="00E95463" w:rsidRDefault="00E95463" w:rsidP="00E95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73E69"/>
    <w:multiLevelType w:val="hybridMultilevel"/>
    <w:tmpl w:val="4866F90E"/>
    <w:lvl w:ilvl="0" w:tplc="25720E4C">
      <w:start w:val="1"/>
      <w:numFmt w:val="decimal"/>
      <w:pStyle w:val="APP2016SOPFormat"/>
      <w:lvlText w:val="%1."/>
      <w:lvlJc w:val="left"/>
      <w:pPr>
        <w:ind w:left="720" w:hanging="360"/>
      </w:pPr>
      <w:rPr>
        <w:rFonts w:hint="default"/>
      </w:rPr>
    </w:lvl>
    <w:lvl w:ilvl="1" w:tplc="20D4C426">
      <w:start w:val="2"/>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B13087"/>
    <w:multiLevelType w:val="multilevel"/>
    <w:tmpl w:val="0409001D"/>
    <w:styleLink w:val="Congo"/>
    <w:lvl w:ilvl="0">
      <w:start w:val="1"/>
      <w:numFmt w:val="decimal"/>
      <w:lvlText w:val="%1"/>
      <w:lvlJc w:val="left"/>
      <w:pPr>
        <w:ind w:left="360" w:hanging="360"/>
      </w:pPr>
      <w:rPr>
        <w:rFonts w:ascii="Times New Roman" w:hAnsi="Times New Roman" w:hint="default"/>
      </w:rPr>
    </w:lvl>
    <w:lvl w:ilvl="1">
      <w:start w:val="1"/>
      <w:numFmt w:val="upperLetter"/>
      <w:lvlText w:val="%2"/>
      <w:lvlJc w:val="left"/>
      <w:pPr>
        <w:ind w:left="720" w:hanging="360"/>
      </w:pPr>
      <w:rPr>
        <w:rFonts w:ascii="Times New Roman" w:hAnsi="Times New Roman" w:hint="default"/>
      </w:rPr>
    </w:lvl>
    <w:lvl w:ilvl="2">
      <w:start w:val="1"/>
      <w:numFmt w:val="decimal"/>
      <w:lvlText w:val="%3"/>
      <w:lvlJc w:val="left"/>
      <w:pPr>
        <w:ind w:left="1080" w:hanging="360"/>
      </w:pPr>
      <w:rPr>
        <w:rFonts w:ascii="Times New Roman" w:hAnsi="Times New Roman" w:hint="default"/>
      </w:rPr>
    </w:lvl>
    <w:lvl w:ilvl="3">
      <w:start w:val="1"/>
      <w:numFmt w:val="lowerLetter"/>
      <w:lvlText w:val="%4"/>
      <w:lvlJc w:val="left"/>
      <w:pPr>
        <w:ind w:left="1440" w:hanging="360"/>
      </w:pPr>
      <w:rPr>
        <w:rFonts w:ascii="Times New Roman" w:hAnsi="Times New Roman"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evy Holcomb">
    <w15:presenceInfo w15:providerId="None" w15:userId="Deevy Holco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2D"/>
    <w:rsid w:val="000F2FFC"/>
    <w:rsid w:val="002B4B2D"/>
    <w:rsid w:val="00395AF2"/>
    <w:rsid w:val="003E176D"/>
    <w:rsid w:val="004B51DB"/>
    <w:rsid w:val="0063072E"/>
    <w:rsid w:val="00713643"/>
    <w:rsid w:val="0072626E"/>
    <w:rsid w:val="00812CF2"/>
    <w:rsid w:val="0083343B"/>
    <w:rsid w:val="008451E2"/>
    <w:rsid w:val="00967DA4"/>
    <w:rsid w:val="009B3583"/>
    <w:rsid w:val="00A963D9"/>
    <w:rsid w:val="00AB64A2"/>
    <w:rsid w:val="00B84BA9"/>
    <w:rsid w:val="00BD0D32"/>
    <w:rsid w:val="00BD2ACE"/>
    <w:rsid w:val="00C4244F"/>
    <w:rsid w:val="00C577B7"/>
    <w:rsid w:val="00CE2006"/>
    <w:rsid w:val="00D07683"/>
    <w:rsid w:val="00DB167F"/>
    <w:rsid w:val="00E22AD3"/>
    <w:rsid w:val="00E93F2D"/>
    <w:rsid w:val="00E95463"/>
    <w:rsid w:val="00F35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ED56DE"/>
  <w15:docId w15:val="{E15A0315-20DD-4157-8D26-1E2847D1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7B7"/>
    <w:rPr>
      <w:rFonts w:ascii="Arial" w:hAnsi="Arial"/>
      <w:sz w:val="24"/>
      <w:szCs w:val="24"/>
    </w:rPr>
  </w:style>
  <w:style w:type="paragraph" w:styleId="Heading1">
    <w:name w:val="heading 1"/>
    <w:aliases w:val="APP Heading 1"/>
    <w:basedOn w:val="Normal"/>
    <w:next w:val="Normal"/>
    <w:link w:val="Heading1Char"/>
    <w:qFormat/>
    <w:rsid w:val="00395AF2"/>
    <w:pPr>
      <w:keepNext/>
      <w:spacing w:before="240" w:after="60"/>
      <w:outlineLvl w:val="0"/>
    </w:pPr>
    <w:rPr>
      <w:rFonts w:ascii="Times New Roman" w:hAnsi="Times New Roman" w:cs="Arial"/>
      <w:bCs/>
      <w:kern w:val="32"/>
      <w:szCs w:val="32"/>
    </w:rPr>
  </w:style>
  <w:style w:type="paragraph" w:styleId="Heading2">
    <w:name w:val="heading 2"/>
    <w:basedOn w:val="Normal"/>
    <w:next w:val="Normal"/>
    <w:link w:val="Heading2Char"/>
    <w:qFormat/>
    <w:rsid w:val="00C577B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C577B7"/>
    <w:pPr>
      <w:keepNext/>
      <w:spacing w:before="240" w:after="60"/>
      <w:outlineLvl w:val="2"/>
    </w:pPr>
    <w:rPr>
      <w:rFonts w:cs="Arial"/>
      <w:b/>
      <w:bCs/>
      <w:sz w:val="26"/>
      <w:szCs w:val="26"/>
    </w:rPr>
  </w:style>
  <w:style w:type="paragraph" w:styleId="Heading4">
    <w:name w:val="heading 4"/>
    <w:basedOn w:val="Normal"/>
    <w:next w:val="Normal"/>
    <w:link w:val="Heading4Char"/>
    <w:qFormat/>
    <w:rsid w:val="00C577B7"/>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577B7"/>
    <w:pPr>
      <w:spacing w:before="240" w:after="60"/>
      <w:outlineLvl w:val="4"/>
    </w:pPr>
    <w:rPr>
      <w:b/>
      <w:bCs/>
      <w:i/>
      <w:iCs/>
      <w:sz w:val="26"/>
      <w:szCs w:val="26"/>
    </w:rPr>
  </w:style>
  <w:style w:type="paragraph" w:styleId="Heading6">
    <w:name w:val="heading 6"/>
    <w:basedOn w:val="Normal"/>
    <w:next w:val="Normal"/>
    <w:link w:val="Heading6Char"/>
    <w:qFormat/>
    <w:rsid w:val="00C577B7"/>
    <w:p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C577B7"/>
    <w:pPr>
      <w:spacing w:before="240" w:after="60"/>
      <w:outlineLvl w:val="6"/>
    </w:pPr>
    <w:rPr>
      <w:rFonts w:ascii="Times New Roman" w:hAnsi="Times New Roman"/>
    </w:rPr>
  </w:style>
  <w:style w:type="paragraph" w:styleId="Heading8">
    <w:name w:val="heading 8"/>
    <w:basedOn w:val="Normal"/>
    <w:next w:val="Normal"/>
    <w:link w:val="Heading8Char"/>
    <w:qFormat/>
    <w:rsid w:val="00C577B7"/>
    <w:pPr>
      <w:spacing w:before="240" w:after="60"/>
      <w:outlineLvl w:val="7"/>
    </w:pPr>
    <w:rPr>
      <w:rFonts w:ascii="Times New Roman" w:hAnsi="Times New Roman"/>
      <w:i/>
      <w:iCs/>
    </w:rPr>
  </w:style>
  <w:style w:type="paragraph" w:styleId="Heading9">
    <w:name w:val="heading 9"/>
    <w:basedOn w:val="Normal"/>
    <w:next w:val="Normal"/>
    <w:link w:val="Heading9Char"/>
    <w:qFormat/>
    <w:rsid w:val="00C577B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 Heading 1 Char"/>
    <w:basedOn w:val="DefaultParagraphFont"/>
    <w:link w:val="Heading1"/>
    <w:rsid w:val="00395AF2"/>
    <w:rPr>
      <w:rFonts w:cs="Arial"/>
      <w:bCs/>
      <w:kern w:val="32"/>
      <w:sz w:val="24"/>
      <w:szCs w:val="32"/>
    </w:rPr>
  </w:style>
  <w:style w:type="character" w:customStyle="1" w:styleId="Heading2Char">
    <w:name w:val="Heading 2 Char"/>
    <w:basedOn w:val="DefaultParagraphFont"/>
    <w:link w:val="Heading2"/>
    <w:rsid w:val="003E176D"/>
    <w:rPr>
      <w:rFonts w:ascii="Arial" w:hAnsi="Arial" w:cs="Arial"/>
      <w:b/>
      <w:bCs/>
      <w:i/>
      <w:iCs/>
      <w:sz w:val="28"/>
      <w:szCs w:val="28"/>
    </w:rPr>
  </w:style>
  <w:style w:type="character" w:customStyle="1" w:styleId="Heading3Char">
    <w:name w:val="Heading 3 Char"/>
    <w:basedOn w:val="DefaultParagraphFont"/>
    <w:link w:val="Heading3"/>
    <w:rsid w:val="003E176D"/>
    <w:rPr>
      <w:rFonts w:ascii="Arial" w:hAnsi="Arial" w:cs="Arial"/>
      <w:b/>
      <w:bCs/>
      <w:sz w:val="26"/>
      <w:szCs w:val="26"/>
    </w:rPr>
  </w:style>
  <w:style w:type="character" w:customStyle="1" w:styleId="Heading4Char">
    <w:name w:val="Heading 4 Char"/>
    <w:basedOn w:val="DefaultParagraphFont"/>
    <w:link w:val="Heading4"/>
    <w:rsid w:val="003E176D"/>
    <w:rPr>
      <w:b/>
      <w:bCs/>
      <w:sz w:val="28"/>
      <w:szCs w:val="28"/>
    </w:rPr>
  </w:style>
  <w:style w:type="character" w:customStyle="1" w:styleId="Heading5Char">
    <w:name w:val="Heading 5 Char"/>
    <w:basedOn w:val="DefaultParagraphFont"/>
    <w:link w:val="Heading5"/>
    <w:rsid w:val="003E176D"/>
    <w:rPr>
      <w:rFonts w:ascii="Arial" w:hAnsi="Arial"/>
      <w:b/>
      <w:bCs/>
      <w:i/>
      <w:iCs/>
      <w:sz w:val="26"/>
      <w:szCs w:val="26"/>
    </w:rPr>
  </w:style>
  <w:style w:type="character" w:customStyle="1" w:styleId="Heading6Char">
    <w:name w:val="Heading 6 Char"/>
    <w:basedOn w:val="DefaultParagraphFont"/>
    <w:link w:val="Heading6"/>
    <w:rsid w:val="003E176D"/>
    <w:rPr>
      <w:b/>
      <w:bCs/>
      <w:sz w:val="22"/>
      <w:szCs w:val="22"/>
    </w:rPr>
  </w:style>
  <w:style w:type="character" w:customStyle="1" w:styleId="Heading7Char">
    <w:name w:val="Heading 7 Char"/>
    <w:basedOn w:val="DefaultParagraphFont"/>
    <w:link w:val="Heading7"/>
    <w:rsid w:val="003E176D"/>
    <w:rPr>
      <w:sz w:val="24"/>
      <w:szCs w:val="24"/>
    </w:rPr>
  </w:style>
  <w:style w:type="character" w:customStyle="1" w:styleId="Heading8Char">
    <w:name w:val="Heading 8 Char"/>
    <w:basedOn w:val="DefaultParagraphFont"/>
    <w:link w:val="Heading8"/>
    <w:rsid w:val="003E176D"/>
    <w:rPr>
      <w:i/>
      <w:iCs/>
      <w:sz w:val="24"/>
      <w:szCs w:val="24"/>
    </w:rPr>
  </w:style>
  <w:style w:type="character" w:customStyle="1" w:styleId="Heading9Char">
    <w:name w:val="Heading 9 Char"/>
    <w:basedOn w:val="DefaultParagraphFont"/>
    <w:link w:val="Heading9"/>
    <w:rsid w:val="003E176D"/>
    <w:rPr>
      <w:rFonts w:ascii="Arial" w:hAnsi="Arial" w:cs="Arial"/>
      <w:sz w:val="22"/>
      <w:szCs w:val="22"/>
    </w:rPr>
  </w:style>
  <w:style w:type="paragraph" w:styleId="NoSpacing">
    <w:name w:val="No Spacing"/>
    <w:uiPriority w:val="1"/>
    <w:qFormat/>
    <w:rsid w:val="003E176D"/>
    <w:rPr>
      <w:rFonts w:ascii="Arial" w:hAnsi="Arial"/>
      <w:sz w:val="24"/>
      <w:szCs w:val="24"/>
    </w:rPr>
  </w:style>
  <w:style w:type="paragraph" w:styleId="ListParagraph">
    <w:name w:val="List Paragraph"/>
    <w:basedOn w:val="Normal"/>
    <w:uiPriority w:val="34"/>
    <w:qFormat/>
    <w:rsid w:val="00C577B7"/>
    <w:pPr>
      <w:ind w:left="720"/>
    </w:pPr>
  </w:style>
  <w:style w:type="paragraph" w:customStyle="1" w:styleId="APP2016SOPFormat">
    <w:name w:val="APP 2016 SOP Format"/>
    <w:basedOn w:val="ListParagraph"/>
    <w:link w:val="APP2016SOPFormatChar"/>
    <w:autoRedefine/>
    <w:qFormat/>
    <w:rsid w:val="00395AF2"/>
    <w:pPr>
      <w:numPr>
        <w:numId w:val="1"/>
      </w:numPr>
      <w:ind w:left="360"/>
      <w:contextualSpacing/>
    </w:pPr>
    <w:rPr>
      <w:rFonts w:ascii="Times New Roman" w:hAnsi="Times New Roman"/>
    </w:rPr>
  </w:style>
  <w:style w:type="character" w:customStyle="1" w:styleId="APP2016SOPFormatChar">
    <w:name w:val="APP 2016 SOP Format Char"/>
    <w:basedOn w:val="DefaultParagraphFont"/>
    <w:link w:val="APP2016SOPFormat"/>
    <w:rsid w:val="00395AF2"/>
    <w:rPr>
      <w:sz w:val="24"/>
      <w:szCs w:val="24"/>
    </w:rPr>
  </w:style>
  <w:style w:type="numbering" w:customStyle="1" w:styleId="Congo">
    <w:name w:val="Congo"/>
    <w:uiPriority w:val="99"/>
    <w:rsid w:val="00967DA4"/>
    <w:pPr>
      <w:numPr>
        <w:numId w:val="3"/>
      </w:numPr>
    </w:pPr>
  </w:style>
  <w:style w:type="paragraph" w:styleId="Header">
    <w:name w:val="header"/>
    <w:basedOn w:val="Normal"/>
    <w:link w:val="HeaderChar"/>
    <w:uiPriority w:val="99"/>
    <w:unhideWhenUsed/>
    <w:rsid w:val="00E95463"/>
    <w:pPr>
      <w:tabs>
        <w:tab w:val="center" w:pos="4680"/>
        <w:tab w:val="right" w:pos="9360"/>
      </w:tabs>
    </w:pPr>
  </w:style>
  <w:style w:type="character" w:customStyle="1" w:styleId="HeaderChar">
    <w:name w:val="Header Char"/>
    <w:basedOn w:val="DefaultParagraphFont"/>
    <w:link w:val="Header"/>
    <w:uiPriority w:val="99"/>
    <w:rsid w:val="00E95463"/>
    <w:rPr>
      <w:rFonts w:ascii="Arial" w:hAnsi="Arial"/>
      <w:sz w:val="24"/>
      <w:szCs w:val="24"/>
    </w:rPr>
  </w:style>
  <w:style w:type="paragraph" w:styleId="Footer">
    <w:name w:val="footer"/>
    <w:basedOn w:val="Normal"/>
    <w:link w:val="FooterChar"/>
    <w:uiPriority w:val="99"/>
    <w:unhideWhenUsed/>
    <w:rsid w:val="00E95463"/>
    <w:pPr>
      <w:tabs>
        <w:tab w:val="center" w:pos="4680"/>
        <w:tab w:val="right" w:pos="9360"/>
      </w:tabs>
    </w:pPr>
  </w:style>
  <w:style w:type="character" w:customStyle="1" w:styleId="FooterChar">
    <w:name w:val="Footer Char"/>
    <w:basedOn w:val="DefaultParagraphFont"/>
    <w:link w:val="Footer"/>
    <w:uiPriority w:val="99"/>
    <w:rsid w:val="00E95463"/>
    <w:rPr>
      <w:rFonts w:ascii="Arial" w:hAnsi="Arial"/>
      <w:sz w:val="24"/>
      <w:szCs w:val="24"/>
    </w:rPr>
  </w:style>
  <w:style w:type="character" w:styleId="CommentReference">
    <w:name w:val="annotation reference"/>
    <w:basedOn w:val="DefaultParagraphFont"/>
    <w:uiPriority w:val="99"/>
    <w:semiHidden/>
    <w:unhideWhenUsed/>
    <w:rsid w:val="009B3583"/>
    <w:rPr>
      <w:sz w:val="16"/>
      <w:szCs w:val="16"/>
    </w:rPr>
  </w:style>
  <w:style w:type="paragraph" w:styleId="CommentText">
    <w:name w:val="annotation text"/>
    <w:basedOn w:val="Normal"/>
    <w:link w:val="CommentTextChar"/>
    <w:uiPriority w:val="99"/>
    <w:semiHidden/>
    <w:unhideWhenUsed/>
    <w:rsid w:val="009B3583"/>
    <w:rPr>
      <w:sz w:val="20"/>
      <w:szCs w:val="20"/>
    </w:rPr>
  </w:style>
  <w:style w:type="character" w:customStyle="1" w:styleId="CommentTextChar">
    <w:name w:val="Comment Text Char"/>
    <w:basedOn w:val="DefaultParagraphFont"/>
    <w:link w:val="CommentText"/>
    <w:uiPriority w:val="99"/>
    <w:semiHidden/>
    <w:rsid w:val="009B3583"/>
    <w:rPr>
      <w:rFonts w:ascii="Arial" w:hAnsi="Arial"/>
    </w:rPr>
  </w:style>
  <w:style w:type="paragraph" w:styleId="CommentSubject">
    <w:name w:val="annotation subject"/>
    <w:basedOn w:val="CommentText"/>
    <w:next w:val="CommentText"/>
    <w:link w:val="CommentSubjectChar"/>
    <w:uiPriority w:val="99"/>
    <w:semiHidden/>
    <w:unhideWhenUsed/>
    <w:rsid w:val="009B3583"/>
    <w:rPr>
      <w:b/>
      <w:bCs/>
    </w:rPr>
  </w:style>
  <w:style w:type="character" w:customStyle="1" w:styleId="CommentSubjectChar">
    <w:name w:val="Comment Subject Char"/>
    <w:basedOn w:val="CommentTextChar"/>
    <w:link w:val="CommentSubject"/>
    <w:uiPriority w:val="99"/>
    <w:semiHidden/>
    <w:rsid w:val="009B3583"/>
    <w:rPr>
      <w:rFonts w:ascii="Arial" w:hAnsi="Arial"/>
      <w:b/>
      <w:bCs/>
    </w:rPr>
  </w:style>
  <w:style w:type="paragraph" w:styleId="BalloonText">
    <w:name w:val="Balloon Text"/>
    <w:basedOn w:val="Normal"/>
    <w:link w:val="BalloonTextChar"/>
    <w:uiPriority w:val="99"/>
    <w:semiHidden/>
    <w:unhideWhenUsed/>
    <w:rsid w:val="009B3583"/>
    <w:rPr>
      <w:rFonts w:ascii="Tahoma" w:hAnsi="Tahoma" w:cs="Tahoma"/>
      <w:sz w:val="16"/>
      <w:szCs w:val="16"/>
    </w:rPr>
  </w:style>
  <w:style w:type="character" w:customStyle="1" w:styleId="BalloonTextChar">
    <w:name w:val="Balloon Text Char"/>
    <w:basedOn w:val="DefaultParagraphFont"/>
    <w:link w:val="BalloonText"/>
    <w:uiPriority w:val="99"/>
    <w:semiHidden/>
    <w:rsid w:val="009B35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E657B-C69E-4A52-ACD1-06F40E787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1046</Words>
  <Characters>5442</Characters>
  <Application>Microsoft Office Word</Application>
  <DocSecurity>0</DocSecurity>
  <Lines>132</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Hales</dc:creator>
  <cp:lastModifiedBy>Deevy Holcomb</cp:lastModifiedBy>
  <cp:revision>3</cp:revision>
  <dcterms:created xsi:type="dcterms:W3CDTF">2021-08-05T21:56:00Z</dcterms:created>
  <dcterms:modified xsi:type="dcterms:W3CDTF">2021-08-13T19:32:00Z</dcterms:modified>
</cp:coreProperties>
</file>